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7AB44BE" w14:textId="77777777" w:rsidR="00170FF9"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739D0442" w14:textId="77777777" w:rsidR="00170FF9" w:rsidRPr="00ED6435" w:rsidRDefault="00170FF9" w:rsidP="00170FF9">
      <w:pPr>
        <w:spacing w:after="120"/>
        <w:ind w:left="567"/>
        <w:jc w:val="both"/>
        <w:rPr>
          <w:rFonts w:ascii="Arial" w:hAnsi="Arial" w:cs="Arial"/>
        </w:rPr>
      </w:pPr>
      <w:r w:rsidRPr="008562CC">
        <w:rPr>
          <w:rFonts w:ascii="Arial" w:hAnsi="Arial" w:cs="Arial"/>
          <w:b/>
          <w:bCs/>
        </w:rPr>
        <w:t>Krajský pozemkový úřad pro Pardubický kraj</w:t>
      </w:r>
      <w:r w:rsidRPr="00ED6435">
        <w:rPr>
          <w:rFonts w:ascii="Arial" w:hAnsi="Arial" w:cs="Arial"/>
          <w:snapToGrid w:val="0"/>
        </w:rPr>
        <w:t xml:space="preserve">, na adrese </w:t>
      </w:r>
      <w:r w:rsidRPr="00B14EF6">
        <w:rPr>
          <w:rFonts w:ascii="Arial" w:hAnsi="Arial" w:cs="Arial"/>
          <w:snapToGrid w:val="0"/>
        </w:rPr>
        <w:t>Boženy Němcové 231, 530 02 Pardubice</w:t>
      </w:r>
      <w:r w:rsidRPr="00ED6435">
        <w:rPr>
          <w:rFonts w:ascii="Arial" w:hAnsi="Arial" w:cs="Arial"/>
        </w:rPr>
        <w:t xml:space="preserve"> </w:t>
      </w:r>
    </w:p>
    <w:p w14:paraId="69B954A8" w14:textId="77777777" w:rsidR="00170FF9" w:rsidRPr="00ED6435" w:rsidRDefault="00170FF9" w:rsidP="00170FF9">
      <w:pPr>
        <w:spacing w:after="120"/>
        <w:ind w:left="567"/>
        <w:jc w:val="both"/>
        <w:rPr>
          <w:rFonts w:ascii="Arial" w:hAnsi="Arial" w:cs="Arial"/>
        </w:rPr>
      </w:pPr>
      <w:r w:rsidRPr="00ED6435">
        <w:rPr>
          <w:rFonts w:ascii="Arial" w:hAnsi="Arial" w:cs="Arial"/>
        </w:rPr>
        <w:t xml:space="preserve">Zastoupená: </w:t>
      </w:r>
      <w:r w:rsidRPr="00B53AC1">
        <w:rPr>
          <w:rFonts w:ascii="Arial" w:hAnsi="Arial" w:cs="Arial"/>
        </w:rPr>
        <w:t>Ing. Miroslavem Kučerou, ředitelem KPÚ pro Pardubický kraj</w:t>
      </w:r>
      <w:r>
        <w:rPr>
          <w:rFonts w:ascii="Arial" w:hAnsi="Arial" w:cs="Arial"/>
        </w:rPr>
        <w:t xml:space="preserve"> </w:t>
      </w:r>
      <w:r w:rsidRPr="00ED6435">
        <w:rPr>
          <w:rFonts w:ascii="Arial" w:hAnsi="Arial" w:cs="Arial"/>
          <w:iCs/>
        </w:rPr>
        <w:t xml:space="preserve"> </w:t>
      </w:r>
    </w:p>
    <w:p w14:paraId="05F19477" w14:textId="77777777" w:rsidR="00170FF9" w:rsidRPr="00ED6435" w:rsidRDefault="00170FF9" w:rsidP="00170FF9">
      <w:pPr>
        <w:spacing w:after="120"/>
        <w:ind w:left="567"/>
        <w:jc w:val="both"/>
        <w:rPr>
          <w:rFonts w:ascii="Arial" w:hAnsi="Arial" w:cs="Arial"/>
        </w:rPr>
      </w:pPr>
      <w:r w:rsidRPr="00ED6435">
        <w:rPr>
          <w:rFonts w:ascii="Arial" w:hAnsi="Arial" w:cs="Arial"/>
        </w:rPr>
        <w:t xml:space="preserve">Ve smluvních záležitostech zastoupená: </w:t>
      </w:r>
      <w:r w:rsidRPr="00B14EF6">
        <w:rPr>
          <w:rFonts w:ascii="Arial" w:hAnsi="Arial" w:cs="Arial"/>
        </w:rPr>
        <w:t>Ing. Miroslav Kučera, ředitel KPÚ</w:t>
      </w:r>
      <w:r>
        <w:rPr>
          <w:rFonts w:ascii="Arial" w:hAnsi="Arial" w:cs="Arial"/>
        </w:rPr>
        <w:t xml:space="preserve"> </w:t>
      </w:r>
      <w:r w:rsidRPr="00ED6435">
        <w:rPr>
          <w:rFonts w:ascii="Arial" w:hAnsi="Arial" w:cs="Arial"/>
        </w:rPr>
        <w:t xml:space="preserve"> </w:t>
      </w:r>
    </w:p>
    <w:p w14:paraId="1FD94E22" w14:textId="77777777" w:rsidR="00170FF9" w:rsidRPr="00ED6435" w:rsidRDefault="00170FF9" w:rsidP="00170FF9">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Pr="00D71AD7">
        <w:rPr>
          <w:rFonts w:ascii="Arial" w:hAnsi="Arial" w:cs="Arial"/>
          <w:snapToGrid w:val="0"/>
        </w:rPr>
        <w:t xml:space="preserve">Ing. </w:t>
      </w:r>
      <w:r>
        <w:rPr>
          <w:rFonts w:ascii="Arial" w:hAnsi="Arial" w:cs="Arial"/>
          <w:snapToGrid w:val="0"/>
        </w:rPr>
        <w:t>Pavel Friml</w:t>
      </w:r>
      <w:r w:rsidRPr="00ED6435">
        <w:rPr>
          <w:rFonts w:ascii="Arial" w:hAnsi="Arial" w:cs="Arial"/>
        </w:rPr>
        <w:t xml:space="preserve">, Pobočka </w:t>
      </w:r>
      <w:r w:rsidRPr="00D71AD7">
        <w:rPr>
          <w:rFonts w:ascii="Arial" w:hAnsi="Arial" w:cs="Arial"/>
          <w:iCs/>
        </w:rPr>
        <w:t>Ústí nad Orlicí</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3507EAD" w14:textId="77777777" w:rsidR="00170FF9" w:rsidRPr="00ED6435" w:rsidRDefault="00170FF9" w:rsidP="007706F5">
      <w:pPr>
        <w:tabs>
          <w:tab w:val="left" w:pos="4536"/>
        </w:tabs>
        <w:spacing w:after="120" w:line="240" w:lineRule="auto"/>
        <w:ind w:left="567"/>
        <w:contextualSpacing/>
        <w:jc w:val="both"/>
        <w:rPr>
          <w:rFonts w:ascii="Arial" w:hAnsi="Arial" w:cs="Arial"/>
        </w:rPr>
      </w:pPr>
      <w:r w:rsidRPr="00ED6435">
        <w:rPr>
          <w:rFonts w:ascii="Arial" w:hAnsi="Arial" w:cs="Arial"/>
        </w:rPr>
        <w:t xml:space="preserve">Tel.: </w:t>
      </w:r>
      <w:r w:rsidRPr="00FA3AE0">
        <w:rPr>
          <w:rFonts w:ascii="Arial" w:hAnsi="Arial" w:cs="Arial"/>
        </w:rPr>
        <w:t>727 966</w:t>
      </w:r>
      <w:r>
        <w:rPr>
          <w:rFonts w:ascii="Arial" w:hAnsi="Arial" w:cs="Arial"/>
        </w:rPr>
        <w:t> </w:t>
      </w:r>
      <w:r w:rsidRPr="00FA3AE0">
        <w:rPr>
          <w:rFonts w:ascii="Arial" w:hAnsi="Arial" w:cs="Arial"/>
        </w:rPr>
        <w:t>745</w:t>
      </w:r>
      <w:r>
        <w:rPr>
          <w:rFonts w:ascii="Arial" w:hAnsi="Arial" w:cs="Arial"/>
        </w:rPr>
        <w:t>,</w:t>
      </w:r>
      <w:r w:rsidRPr="00FA3AE0">
        <w:rPr>
          <w:rFonts w:ascii="Arial" w:hAnsi="Arial" w:cs="Arial"/>
        </w:rPr>
        <w:t xml:space="preserve"> </w:t>
      </w:r>
      <w:r>
        <w:rPr>
          <w:rFonts w:ascii="Arial" w:hAnsi="Arial" w:cs="Arial"/>
          <w:snapToGrid w:val="0"/>
        </w:rPr>
        <w:t>602 311 512</w:t>
      </w:r>
    </w:p>
    <w:p w14:paraId="21F16326" w14:textId="77777777" w:rsidR="007706F5" w:rsidRDefault="00170FF9" w:rsidP="007706F5">
      <w:pPr>
        <w:spacing w:after="120" w:line="240" w:lineRule="auto"/>
        <w:ind w:left="567" w:right="1418"/>
        <w:jc w:val="both"/>
        <w:rPr>
          <w:rStyle w:val="Hypertextovodkaz"/>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4" w:history="1">
        <w:r w:rsidRPr="00543EB7">
          <w:rPr>
            <w:rStyle w:val="Hypertextovodkaz"/>
            <w:rFonts w:ascii="Arial" w:hAnsi="Arial" w:cs="Arial"/>
            <w:snapToGrid w:val="0"/>
          </w:rPr>
          <w:t>pardubicky.kraj@spucr.cz</w:t>
        </w:r>
      </w:hyperlink>
    </w:p>
    <w:p w14:paraId="251A0BC1" w14:textId="68B925F0" w:rsidR="00E0086F" w:rsidRPr="00ED6435" w:rsidRDefault="00E0086F" w:rsidP="007706F5">
      <w:pPr>
        <w:spacing w:after="120" w:line="240" w:lineRule="auto"/>
        <w:ind w:left="567" w:right="1418"/>
        <w:contextualSpacing/>
        <w:jc w:val="both"/>
        <w:rPr>
          <w:rFonts w:ascii="Arial" w:hAnsi="Arial" w:cs="Arial"/>
          <w:b/>
          <w:i/>
        </w:rPr>
      </w:pPr>
      <w:r w:rsidRPr="00ED6435">
        <w:rPr>
          <w:rFonts w:ascii="Arial" w:hAnsi="Arial" w:cs="Arial"/>
        </w:rPr>
        <w:t>ID datové schránky: z49per3</w:t>
      </w:r>
    </w:p>
    <w:p w14:paraId="6275EDD5" w14:textId="77777777" w:rsidR="007706F5" w:rsidRDefault="007706F5" w:rsidP="00EC1291">
      <w:pPr>
        <w:tabs>
          <w:tab w:val="left" w:pos="4536"/>
        </w:tabs>
        <w:spacing w:after="120"/>
        <w:ind w:left="567"/>
        <w:contextualSpacing/>
        <w:jc w:val="both"/>
        <w:rPr>
          <w:rFonts w:ascii="Arial" w:hAnsi="Arial" w:cs="Arial"/>
          <w:b/>
        </w:rPr>
      </w:pPr>
    </w:p>
    <w:p w14:paraId="7341B31E" w14:textId="607ACF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4E5781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D30468">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560C6D">
        <w:rPr>
          <w:rFonts w:ascii="Arial" w:hAnsi="Arial" w:cs="Arial"/>
          <w:b/>
          <w:bCs/>
        </w:rPr>
        <w:t>České Petrovice</w:t>
      </w:r>
      <w:r w:rsidRPr="00ED6435">
        <w:rPr>
          <w:rFonts w:ascii="Arial" w:hAnsi="Arial" w:cs="Arial"/>
        </w:rPr>
        <w:t xml:space="preserve"> </w:t>
      </w:r>
      <w:r w:rsidR="00D57DCE" w:rsidRPr="00D30468">
        <w:rPr>
          <w:rFonts w:ascii="Arial" w:hAnsi="Arial" w:cs="Arial"/>
        </w:rPr>
        <w:t xml:space="preserve">ev. </w:t>
      </w:r>
      <w:r w:rsidRPr="00D30468">
        <w:rPr>
          <w:rFonts w:ascii="Arial" w:hAnsi="Arial" w:cs="Arial"/>
        </w:rPr>
        <w:t xml:space="preserve">číslo zakázky </w:t>
      </w:r>
      <w:r w:rsidR="00DE26B7" w:rsidRPr="00F13BD6">
        <w:rPr>
          <w:rFonts w:ascii="Arial" w:hAnsi="Arial" w:cs="Arial"/>
          <w:highlight w:val="red"/>
        </w:rPr>
        <w:t>..........</w:t>
      </w:r>
      <w:r w:rsidRPr="00F13BD6">
        <w:rPr>
          <w:rFonts w:ascii="Arial" w:hAnsi="Arial" w:cs="Arial"/>
          <w:highlight w:val="red"/>
        </w:rPr>
        <w:t xml:space="preserve">, zveřejněnou Objednatelem dne </w:t>
      </w:r>
      <w:r w:rsidR="009263F2" w:rsidRPr="00F13BD6">
        <w:rPr>
          <w:rFonts w:ascii="Arial" w:hAnsi="Arial" w:cs="Arial"/>
          <w:highlight w:val="red"/>
        </w:rPr>
        <w:t>..........</w:t>
      </w:r>
      <w:r w:rsidRPr="00F13BD6">
        <w:rPr>
          <w:rFonts w:ascii="Arial" w:hAnsi="Arial" w:cs="Arial"/>
          <w:highlight w:val="red"/>
        </w:rPr>
        <w:t xml:space="preserve"> ve </w:t>
      </w:r>
      <w:r w:rsidR="00D57DCE" w:rsidRPr="00F13BD6">
        <w:rPr>
          <w:rFonts w:ascii="Arial" w:hAnsi="Arial" w:cs="Arial"/>
          <w:highlight w:val="red"/>
        </w:rPr>
        <w:t>V</w:t>
      </w:r>
      <w:r w:rsidRPr="00F13BD6">
        <w:rPr>
          <w:rFonts w:ascii="Arial" w:hAnsi="Arial" w:cs="Arial"/>
          <w:highlight w:val="red"/>
        </w:rPr>
        <w:t>ěstníku veřejných zakáze</w:t>
      </w:r>
      <w:r w:rsidRPr="00ED6435">
        <w:rPr>
          <w:rFonts w:ascii="Arial" w:hAnsi="Arial" w:cs="Arial"/>
        </w:rPr>
        <w:t>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F13BD6">
        <w:rPr>
          <w:rFonts w:ascii="Arial" w:hAnsi="Arial" w:cs="Arial"/>
          <w:highlight w:val="red"/>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293FD5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60C6D">
        <w:rPr>
          <w:rFonts w:ascii="Arial" w:hAnsi="Arial" w:cs="Arial"/>
          <w:b/>
          <w:bCs/>
          <w:szCs w:val="22"/>
        </w:rPr>
        <w:t>České Petrovice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98B435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560C6D">
        <w:rPr>
          <w:rFonts w:ascii="Arial" w:hAnsi="Arial" w:cs="Arial"/>
        </w:rPr>
        <w:t>České Petrovice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2BA8322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45E4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45E4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AA6EAAE"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45E4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95F5AD9"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45E4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0524C38"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45E4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7EA48087"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45E4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ED3C5A">
        <w:rPr>
          <w:rFonts w:ascii="Arial" w:hAnsi="Arial" w:cs="Arial"/>
          <w:szCs w:val="22"/>
        </w:rPr>
        <w:t>3.6</w:t>
      </w:r>
      <w:r w:rsidR="001850C9">
        <w:rPr>
          <w:rFonts w:ascii="Arial" w:hAnsi="Arial" w:cs="Arial"/>
          <w:szCs w:val="22"/>
        </w:rPr>
        <w:t>.</w:t>
      </w:r>
    </w:p>
    <w:p w14:paraId="56B23ADF" w14:textId="07E3C64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45E4A">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ED3C5A">
        <w:rPr>
          <w:rFonts w:ascii="Arial" w:hAnsi="Arial" w:cs="Arial"/>
          <w:szCs w:val="22"/>
        </w:rPr>
        <w:t>3.6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45E4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164DE413"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45E4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9502DD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245E4A">
        <w:rPr>
          <w:rFonts w:ascii="Arial" w:hAnsi="Arial" w:cs="Arial"/>
          <w:szCs w:val="22"/>
        </w:rPr>
        <w:t xml:space="preserve"> Státní pozemkový úřad, Pobočka Ústí nad Orlicí, Tvardkova 1191, 562 01 Ústí nad Orlicí</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38CE51A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45E4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45E4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45E4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45E4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147732DB"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45E4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D9D0FE" w:rsidR="0008597D" w:rsidRPr="009060BB" w:rsidRDefault="003E6F3B"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szCs w:val="22"/>
        </w:rPr>
        <w:t xml:space="preserve">NENÍ PŘEDMĚTEN TÉTO SMLOUVY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1420C74" w:rsidR="00B022EF" w:rsidRPr="009060BB" w:rsidRDefault="003E6F3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szCs w:val="22"/>
        </w:rPr>
        <w:t xml:space="preserve">NENÍ PŘEDMĚTEN TÉTO SMLOUVY -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5E4B7908"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45E4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71CA6EE"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245E4A">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1074C97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45E4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B88B5DD"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FC71A4">
        <w:rPr>
          <w:rFonts w:ascii="Arial" w:hAnsi="Arial" w:cs="Arial"/>
          <w:iCs/>
        </w:rPr>
        <w:t>;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6FCC5F7D"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45E4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3C7F8A6"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9731CBB" w:rsidR="00B9128B" w:rsidRPr="00ED6435" w:rsidRDefault="00FC71A4"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rPr>
        <w:t xml:space="preserve">NENÍ PŘEDMÉTEM TÉTO SMLOUVY - </w:t>
      </w:r>
      <w:r w:rsidR="00B9128B" w:rsidRPr="00ED6435">
        <w:rPr>
          <w:rFonts w:ascii="Arial" w:hAnsi="Arial" w:cs="Arial"/>
        </w:rPr>
        <w:t>Návrh na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61911DF" w:rsidR="006B518C" w:rsidRPr="00CF4F60" w:rsidRDefault="00EE5784"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5784E4A4">
        <w:rPr>
          <w:rFonts w:ascii="Arial" w:hAnsi="Arial" w:cs="Arial"/>
        </w:rPr>
        <w:t xml:space="preserve"> </w:t>
      </w:r>
      <w:r w:rsidR="00FC71A4" w:rsidRPr="005C240B">
        <w:rPr>
          <w:rFonts w:ascii="Arial" w:hAnsi="Arial" w:cs="Arial"/>
          <w:b/>
          <w:bCs/>
        </w:rPr>
        <w:t>NENÍ PŘEDMĚTEM TÉTO SMLOUVY</w:t>
      </w:r>
      <w:r w:rsidR="00FC71A4" w:rsidRPr="00341251" w:rsidDel="00EE5784">
        <w:rPr>
          <w:b/>
          <w:bCs/>
        </w:rPr>
        <w:t xml:space="preserve"> </w:t>
      </w:r>
      <w:r w:rsidR="00FC71A4">
        <w:rPr>
          <w:b/>
          <w:bCs/>
        </w:rPr>
        <w:t xml:space="preserve">- </w:t>
      </w:r>
      <w:r w:rsidR="006B518C" w:rsidRPr="5784E4A4">
        <w:rPr>
          <w:rFonts w:ascii="Arial" w:hAnsi="Arial" w:cs="Arial"/>
        </w:rPr>
        <w:t>Vektorizace vlastnické mapy</w:t>
      </w:r>
      <w:bookmarkEnd w:id="56"/>
    </w:p>
    <w:p w14:paraId="3F1647C5" w14:textId="661909F7"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CC59D5"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w:t>
      </w:r>
      <w:r w:rsidRPr="00CC59D5">
        <w:rPr>
          <w:rFonts w:ascii="Arial" w:hAnsi="Arial" w:cs="Arial"/>
        </w:rPr>
        <w:t xml:space="preserve">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CC59D5">
        <w:rPr>
          <w:rFonts w:ascii="Arial" w:hAnsi="Arial" w:cs="Arial"/>
        </w:rPr>
        <w:t xml:space="preserve">v případě potřeby </w:t>
      </w:r>
      <w:r w:rsidRPr="00CC59D5">
        <w:rPr>
          <w:rFonts w:ascii="Arial" w:hAnsi="Arial" w:cs="Arial"/>
        </w:rPr>
        <w:t xml:space="preserve">Zhotovitelem označeny </w:t>
      </w:r>
      <w:r w:rsidR="001B085F" w:rsidRPr="00CC59D5">
        <w:rPr>
          <w:rFonts w:ascii="Arial" w:hAnsi="Arial" w:cs="Arial"/>
        </w:rPr>
        <w:t xml:space="preserve">dočasným způsobem </w:t>
      </w:r>
      <w:r w:rsidRPr="00CC59D5">
        <w:rPr>
          <w:rFonts w:ascii="Arial" w:hAnsi="Arial" w:cs="Arial"/>
        </w:rPr>
        <w:t>a posléze Zhotovitelem zaměřeny. Dokumentace vyhotovená Zhotovitelem bude obsahovat protokol o šetření hranic, náčrty, seznam souřadnic zaměřených bodů. Vypracovaná dokumentace o</w:t>
      </w:r>
      <w:r w:rsidR="00A67ADB" w:rsidRPr="00CC59D5">
        <w:rPr>
          <w:rFonts w:ascii="Arial" w:hAnsi="Arial" w:cs="Arial"/>
        </w:rPr>
        <w:t> </w:t>
      </w:r>
      <w:r w:rsidRPr="00CC59D5">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5ACF4E42"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245E4A">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26369A">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31BCA6E"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w:t>
      </w:r>
      <w:r w:rsidRPr="00ED6435">
        <w:rPr>
          <w:rFonts w:ascii="Arial" w:hAnsi="Arial" w:cs="Arial"/>
        </w:rPr>
        <w:lastRenderedPageBreak/>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45E4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6F75765B"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45E4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A81F95E"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45E4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0A29EB34"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45E4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1D41F48C"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1976F11"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45E4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3250239C"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45E4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45E4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1F4084EB"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45E4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4731716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68D30D6B"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45E4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F321E5">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4CA65AC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45E4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lastRenderedPageBreak/>
        <w:t>Poddodavatelé</w:t>
      </w:r>
      <w:bookmarkEnd w:id="93"/>
    </w:p>
    <w:p w14:paraId="3A5F466B" w14:textId="3E937258"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45E4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45E4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245E4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245E4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5D165029"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45E4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05CD6C2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45E4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7F4C55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717A0">
        <w:rPr>
          <w:rFonts w:ascii="Arial" w:hAnsi="Arial" w:cs="Arial"/>
          <w:szCs w:val="22"/>
        </w:rPr>
        <w:t>Ústí nad Orlicí</w:t>
      </w:r>
      <w:r w:rsidR="00D717A0" w:rsidRPr="0015753D">
        <w:rPr>
          <w:rFonts w:ascii="Arial" w:hAnsi="Arial" w:cs="Arial"/>
          <w:szCs w:val="22"/>
        </w:rPr>
        <w:t xml:space="preserve">, adresa </w:t>
      </w:r>
      <w:r w:rsidR="00D717A0">
        <w:rPr>
          <w:rFonts w:ascii="Arial" w:hAnsi="Arial" w:cs="Arial"/>
          <w:szCs w:val="22"/>
        </w:rPr>
        <w:t>Tvardkova 1191, 562 01 Ústí nad Orlicí</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6ABAE3B9"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09413F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45E4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5D36D8A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45E4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776AFAAC"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45E4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BBE9A70"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45E4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83D20D0"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45E4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1AA45B88"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45E4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0B2B0FD0"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EE5A531"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6B038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A43F16B"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45E4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1F53DC"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72DF979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2B0F3E4E"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675195E0"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64B4D936"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FEECBEA"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45E4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55868260"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45E4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70B665B8"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45E4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108564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45E4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4810AB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45E4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45E4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024D881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3B76BB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74738A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F05C7E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42988B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45E4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5978DD00"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45E4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8A2FB2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7A34E8EE"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w:t>
      </w:r>
      <w:r w:rsidR="004667C6" w:rsidRPr="00F321E5">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45E4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21D9F22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45E4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861D5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45E4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45376C0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45E4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718464A1"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45E4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74F0FEA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F8D0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76F503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41A96C5"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45E4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EDE10A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45E4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187B7D9" w:rsidR="00292813" w:rsidRPr="00704D77" w:rsidRDefault="009E2ABA" w:rsidP="007D7E58">
      <w:pPr>
        <w:pStyle w:val="Claneka"/>
        <w:keepLines w:val="0"/>
        <w:widowControl/>
        <w:spacing w:line="240" w:lineRule="auto"/>
        <w:jc w:val="both"/>
        <w:rPr>
          <w:rFonts w:ascii="Arial" w:hAnsi="Arial" w:cs="Arial"/>
        </w:rPr>
      </w:pPr>
      <w:r w:rsidRPr="00704D77">
        <w:rPr>
          <w:rFonts w:ascii="Arial" w:hAnsi="Arial" w:cs="Arial"/>
        </w:rPr>
        <w:t>poruší-li Zhotovitel povinnost odstranění vad v</w:t>
      </w:r>
      <w:r w:rsidR="00C246ED" w:rsidRPr="00704D77">
        <w:rPr>
          <w:rFonts w:ascii="Arial" w:hAnsi="Arial" w:cs="Arial"/>
        </w:rPr>
        <w:t xml:space="preserve"> záruční</w:t>
      </w:r>
      <w:r w:rsidRPr="00704D77">
        <w:rPr>
          <w:rFonts w:ascii="Arial" w:hAnsi="Arial" w:cs="Arial"/>
        </w:rPr>
        <w:t xml:space="preserve"> lhůtě dle čl. </w:t>
      </w:r>
      <w:r w:rsidRPr="00704D77">
        <w:rPr>
          <w:rFonts w:ascii="Arial" w:hAnsi="Arial" w:cs="Arial"/>
        </w:rPr>
        <w:fldChar w:fldCharType="begin"/>
      </w:r>
      <w:r w:rsidRPr="00704D77">
        <w:rPr>
          <w:rFonts w:ascii="Arial" w:hAnsi="Arial" w:cs="Arial"/>
        </w:rPr>
        <w:instrText xml:space="preserve"> REF _Ref50745091 \r \h </w:instrText>
      </w:r>
      <w:r w:rsidR="0061109F" w:rsidRPr="00704D77">
        <w:rPr>
          <w:rFonts w:ascii="Arial" w:hAnsi="Arial" w:cs="Arial"/>
        </w:rPr>
        <w:instrText xml:space="preserve"> \* MERGEFORMAT </w:instrText>
      </w:r>
      <w:r w:rsidRPr="00704D77">
        <w:rPr>
          <w:rFonts w:ascii="Arial" w:hAnsi="Arial" w:cs="Arial"/>
        </w:rPr>
      </w:r>
      <w:r w:rsidRPr="00704D77">
        <w:rPr>
          <w:rFonts w:ascii="Arial" w:hAnsi="Arial" w:cs="Arial"/>
        </w:rPr>
        <w:fldChar w:fldCharType="separate"/>
      </w:r>
      <w:r w:rsidR="00245E4A" w:rsidRPr="00704D77">
        <w:rPr>
          <w:rFonts w:ascii="Arial" w:hAnsi="Arial" w:cs="Arial"/>
        </w:rPr>
        <w:t>13.4</w:t>
      </w:r>
      <w:r w:rsidRPr="00704D77">
        <w:rPr>
          <w:rFonts w:ascii="Arial" w:hAnsi="Arial" w:cs="Arial"/>
        </w:rPr>
        <w:fldChar w:fldCharType="end"/>
      </w:r>
      <w:r w:rsidRPr="00704D77">
        <w:rPr>
          <w:rFonts w:ascii="Arial" w:hAnsi="Arial" w:cs="Arial"/>
        </w:rPr>
        <w:t xml:space="preserve">, má Objednatel vůči Zhotoviteli právo na zaplacení smluvní pokuty ve výši </w:t>
      </w:r>
      <w:r w:rsidR="000F54A1" w:rsidRPr="00704D77">
        <w:rPr>
          <w:rFonts w:ascii="Arial" w:hAnsi="Arial" w:cs="Arial"/>
        </w:rPr>
        <w:t>3</w:t>
      </w:r>
      <w:r w:rsidR="00D327AD" w:rsidRPr="00704D77">
        <w:rPr>
          <w:rFonts w:ascii="Arial" w:hAnsi="Arial" w:cs="Arial"/>
        </w:rPr>
        <w:t xml:space="preserve"> </w:t>
      </w:r>
      <w:r w:rsidRPr="00704D77">
        <w:rPr>
          <w:rFonts w:ascii="Arial" w:hAnsi="Arial" w:cs="Arial"/>
        </w:rPr>
        <w:t>00</w:t>
      </w:r>
      <w:r w:rsidR="00292813" w:rsidRPr="00704D77">
        <w:rPr>
          <w:rFonts w:ascii="Arial" w:hAnsi="Arial" w:cs="Arial"/>
        </w:rPr>
        <w:t>0</w:t>
      </w:r>
      <w:r w:rsidRPr="00704D77">
        <w:rPr>
          <w:rFonts w:ascii="Arial" w:hAnsi="Arial" w:cs="Arial"/>
        </w:rPr>
        <w:t xml:space="preserve"> Kč</w:t>
      </w:r>
      <w:r w:rsidR="00D327AD" w:rsidRPr="00704D77">
        <w:rPr>
          <w:rFonts w:ascii="Arial" w:hAnsi="Arial" w:cs="Arial"/>
        </w:rPr>
        <w:t xml:space="preserve"> (slovy: tři tisíc</w:t>
      </w:r>
      <w:r w:rsidR="00386E0D" w:rsidRPr="00704D77">
        <w:rPr>
          <w:rFonts w:ascii="Arial" w:hAnsi="Arial" w:cs="Arial"/>
        </w:rPr>
        <w:t>e</w:t>
      </w:r>
      <w:r w:rsidR="00D327AD" w:rsidRPr="00704D77">
        <w:rPr>
          <w:rFonts w:ascii="Arial" w:hAnsi="Arial" w:cs="Arial"/>
        </w:rPr>
        <w:t xml:space="preserve"> korun českých)</w:t>
      </w:r>
      <w:r w:rsidR="00292813" w:rsidRPr="00704D77">
        <w:rPr>
          <w:rFonts w:ascii="Arial" w:hAnsi="Arial" w:cs="Arial"/>
        </w:rPr>
        <w:t>,</w:t>
      </w:r>
      <w:r w:rsidR="00A111D3" w:rsidRPr="00704D77">
        <w:rPr>
          <w:rFonts w:ascii="Arial" w:hAnsi="Arial" w:cs="Arial"/>
        </w:rPr>
        <w:t xml:space="preserve"> </w:t>
      </w:r>
      <w:r w:rsidR="00292813" w:rsidRPr="00704D77">
        <w:rPr>
          <w:rFonts w:ascii="Arial" w:hAnsi="Arial" w:cs="Arial"/>
        </w:rPr>
        <w:t>a to za každý započatý kalendářní den prodlení</w:t>
      </w:r>
      <w:r w:rsidR="00FD3B2B" w:rsidRPr="00704D77">
        <w:rPr>
          <w:rFonts w:ascii="Arial" w:hAnsi="Arial" w:cs="Arial"/>
        </w:rPr>
        <w:t>;</w:t>
      </w:r>
    </w:p>
    <w:p w14:paraId="28CDDDBD" w14:textId="4081EE8D"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45E4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3EF0C7A4" w:rsidR="003E39A8" w:rsidRPr="003E39A8" w:rsidRDefault="003E39A8" w:rsidP="003E39A8">
      <w:pPr>
        <w:pStyle w:val="Claneka"/>
        <w:jc w:val="both"/>
        <w:rPr>
          <w:rFonts w:ascii="Arial" w:hAnsi="Arial" w:cs="Arial"/>
        </w:rPr>
      </w:pPr>
      <w:r w:rsidRPr="00D34059">
        <w:rPr>
          <w:rFonts w:ascii="Arial" w:hAnsi="Arial" w:cs="Arial"/>
        </w:rPr>
        <w:lastRenderedPageBreak/>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45E4A">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3627BC3D"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245E4A">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6936E2">
        <w:rPr>
          <w:rFonts w:ascii="Arial" w:hAnsi="Arial" w:cs="Arial"/>
          <w:szCs w:val="22"/>
        </w:rPr>
        <w:t>3.6</w:t>
      </w:r>
      <w:r w:rsidR="00C61280">
        <w:rPr>
          <w:rFonts w:ascii="Arial" w:hAnsi="Arial" w:cs="Arial"/>
          <w:szCs w:val="22"/>
        </w:rPr>
        <w:t>.</w:t>
      </w:r>
    </w:p>
    <w:p w14:paraId="4A701915" w14:textId="34CE375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45E4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45E4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45E4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45E4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143828C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45E4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D6D4BF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lastRenderedPageBreak/>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EF4833">
        <w:rPr>
          <w:rFonts w:ascii="Arial" w:hAnsi="Arial" w:cs="Arial"/>
          <w:szCs w:val="22"/>
        </w:rPr>
        <w:t>10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BDA62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45E4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45E4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45E4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45E4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45E4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CF1F55E"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45E4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BD4E82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45E4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97C6F3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45E4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0B835472"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45E4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45E4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45E4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45E4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45E4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45E4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967418E"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45E4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4393C3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006B0D">
        <w:rPr>
          <w:rFonts w:ascii="Arial" w:eastAsia="Times New Roman" w:hAnsi="Arial" w:cs="Arial"/>
          <w:bCs/>
          <w:lang w:eastAsia="cs-CZ"/>
        </w:rPr>
        <w:t xml:space="preserve"> V Pardubicích</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623510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ins w:id="172" w:author="Špalková Lenka" w:date="2022-07-27T09:23:00Z">
        <w:r w:rsidR="00837DCD">
          <w:rPr>
            <w:rFonts w:ascii="Arial" w:eastAsia="Times New Roman" w:hAnsi="Arial" w:cs="Arial"/>
            <w:bCs/>
            <w:lang w:eastAsia="cs-CZ"/>
          </w:rPr>
          <w:t>Ing. Miroslav Kučera</w:t>
        </w:r>
      </w:ins>
      <w:del w:id="173" w:author="Špalková Lenka" w:date="2022-07-27T09:23:00Z">
        <w:r w:rsidRPr="00ED6435" w:rsidDel="00837DCD">
          <w:rPr>
            <w:rFonts w:ascii="Arial" w:eastAsia="Times New Roman" w:hAnsi="Arial" w:cs="Arial"/>
            <w:bCs/>
            <w:lang w:eastAsia="cs-CZ"/>
          </w:rPr>
          <w:delText>…………</w:delText>
        </w:r>
      </w:del>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8A818E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ins w:id="174" w:author="Špalková Lenka" w:date="2022-07-27T09:23:00Z">
        <w:r w:rsidR="00837DCD">
          <w:rPr>
            <w:rFonts w:ascii="Arial" w:eastAsia="Times New Roman" w:hAnsi="Arial" w:cs="Arial"/>
            <w:bCs/>
            <w:lang w:eastAsia="cs-CZ"/>
          </w:rPr>
          <w:t>Ředitel KPÚ pro Pardubický kraj</w:t>
        </w:r>
      </w:ins>
      <w:del w:id="175" w:author="Špalková Lenka" w:date="2022-07-27T09:23:00Z">
        <w:r w:rsidRPr="00ED6435" w:rsidDel="00837DCD">
          <w:rPr>
            <w:rFonts w:ascii="Arial" w:eastAsia="Times New Roman" w:hAnsi="Arial" w:cs="Arial"/>
            <w:bCs/>
            <w:lang w:eastAsia="cs-CZ"/>
          </w:rPr>
          <w:delText>…………</w:delText>
        </w:r>
      </w:del>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106AE5EB" w:rsidR="00B3745E" w:rsidRPr="00ED6435" w:rsidRDefault="00B3745E" w:rsidP="00006B0D">
      <w:pPr>
        <w:spacing w:line="240" w:lineRule="auto"/>
        <w:rPr>
          <w:rFonts w:ascii="Arial" w:hAnsi="Arial" w:cs="Arial"/>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137CF" w14:textId="77777777" w:rsidR="00586126" w:rsidRDefault="00586126" w:rsidP="007936E4">
      <w:pPr>
        <w:spacing w:after="0"/>
      </w:pPr>
      <w:r>
        <w:separator/>
      </w:r>
    </w:p>
  </w:endnote>
  <w:endnote w:type="continuationSeparator" w:id="0">
    <w:p w14:paraId="070B19B9" w14:textId="77777777" w:rsidR="00586126" w:rsidRDefault="00586126" w:rsidP="007936E4">
      <w:pPr>
        <w:spacing w:after="0"/>
      </w:pPr>
      <w:r>
        <w:continuationSeparator/>
      </w:r>
    </w:p>
  </w:endnote>
  <w:endnote w:type="continuationNotice" w:id="1">
    <w:p w14:paraId="5846710A" w14:textId="77777777" w:rsidR="00586126" w:rsidRDefault="0058612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60D43" w14:textId="77777777" w:rsidR="00586126" w:rsidRDefault="00586126" w:rsidP="007936E4">
      <w:pPr>
        <w:spacing w:after="0"/>
      </w:pPr>
      <w:r>
        <w:separator/>
      </w:r>
    </w:p>
  </w:footnote>
  <w:footnote w:type="continuationSeparator" w:id="0">
    <w:p w14:paraId="23AC5CED" w14:textId="77777777" w:rsidR="00586126" w:rsidRDefault="00586126" w:rsidP="007936E4">
      <w:pPr>
        <w:spacing w:after="0"/>
      </w:pPr>
      <w:r>
        <w:continuationSeparator/>
      </w:r>
    </w:p>
  </w:footnote>
  <w:footnote w:type="continuationNotice" w:id="1">
    <w:p w14:paraId="0F83315B" w14:textId="77777777" w:rsidR="00586126" w:rsidRDefault="0058612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CD91D8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4780CA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560C6D">
      <w:rPr>
        <w:rFonts w:cs="Arial"/>
        <w:szCs w:val="16"/>
        <w:lang w:val="fr-FR" w:eastAsia="cs-CZ"/>
      </w:rPr>
      <w:t>České Petrovice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palková Lenka">
    <w15:presenceInfo w15:providerId="AD" w15:userId="S::l.spalkova@spucr.cz::fb68b887-a604-4304-9522-196ab01192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linkStyles/>
  <w:trackRevision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B0D"/>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7DC"/>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0FF9"/>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5E4A"/>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369A"/>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5DF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6F3B"/>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C6D"/>
    <w:rsid w:val="00560FF3"/>
    <w:rsid w:val="00561043"/>
    <w:rsid w:val="0056162D"/>
    <w:rsid w:val="005616B2"/>
    <w:rsid w:val="005617AC"/>
    <w:rsid w:val="005620A8"/>
    <w:rsid w:val="0056227A"/>
    <w:rsid w:val="005622B6"/>
    <w:rsid w:val="00563119"/>
    <w:rsid w:val="00564302"/>
    <w:rsid w:val="00564D21"/>
    <w:rsid w:val="00564D30"/>
    <w:rsid w:val="005651DA"/>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126"/>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0B"/>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156B"/>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36E2"/>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3A97"/>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D77"/>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7514"/>
    <w:rsid w:val="00767562"/>
    <w:rsid w:val="007706F5"/>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440B"/>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DCD"/>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90A"/>
    <w:rsid w:val="00962A2E"/>
    <w:rsid w:val="00963C0C"/>
    <w:rsid w:val="00963F02"/>
    <w:rsid w:val="0096416E"/>
    <w:rsid w:val="009644DA"/>
    <w:rsid w:val="00964D46"/>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2DA9"/>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1C8"/>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55B0"/>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899"/>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59D5"/>
    <w:rsid w:val="00CC60BA"/>
    <w:rsid w:val="00CD00B1"/>
    <w:rsid w:val="00CD0D37"/>
    <w:rsid w:val="00CD0DF7"/>
    <w:rsid w:val="00CD0FD2"/>
    <w:rsid w:val="00CD1E8E"/>
    <w:rsid w:val="00CD2612"/>
    <w:rsid w:val="00CD2F19"/>
    <w:rsid w:val="00CD35E9"/>
    <w:rsid w:val="00CD36E1"/>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5F8"/>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468"/>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17A0"/>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C5A"/>
    <w:rsid w:val="00ED4E56"/>
    <w:rsid w:val="00ED6435"/>
    <w:rsid w:val="00EE1BF1"/>
    <w:rsid w:val="00EE1EA2"/>
    <w:rsid w:val="00EE339A"/>
    <w:rsid w:val="00EE3D88"/>
    <w:rsid w:val="00EE532C"/>
    <w:rsid w:val="00EE5784"/>
    <w:rsid w:val="00EE5863"/>
    <w:rsid w:val="00EE5EA7"/>
    <w:rsid w:val="00EE6C4B"/>
    <w:rsid w:val="00EF0640"/>
    <w:rsid w:val="00EF081C"/>
    <w:rsid w:val="00EF2245"/>
    <w:rsid w:val="00EF2837"/>
    <w:rsid w:val="00EF37ED"/>
    <w:rsid w:val="00EF3839"/>
    <w:rsid w:val="00EF3B8B"/>
    <w:rsid w:val="00EF4833"/>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3BD6"/>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1E5"/>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1A4"/>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7DC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37DC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37DC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ardubic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16284</Words>
  <Characters>96076</Characters>
  <Application>Microsoft Office Word</Application>
  <DocSecurity>0</DocSecurity>
  <Lines>800</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Špalková Lenka</cp:lastModifiedBy>
  <cp:revision>3</cp:revision>
  <cp:lastPrinted>2022-04-26T11:57:00Z</cp:lastPrinted>
  <dcterms:created xsi:type="dcterms:W3CDTF">2022-06-06T11:55:00Z</dcterms:created>
  <dcterms:modified xsi:type="dcterms:W3CDTF">2022-07-27T07:23:00Z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